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291A05" w14:textId="77777777" w:rsidR="00B54456" w:rsidRDefault="00B54456" w:rsidP="00647A3A">
      <w:pPr>
        <w:spacing w:afterLines="50" w:after="156"/>
        <w:jc w:val="center"/>
        <w:rPr>
          <w:ins w:id="0" w:author="USER" w:date="2017-09-21T09:10:00Z"/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  <w:u w:val="single"/>
        </w:rPr>
        <w:t xml:space="preserve">     </w:t>
      </w:r>
      <w:bookmarkStart w:id="1" w:name="_GoBack"/>
      <w:bookmarkEnd w:id="1"/>
      <w:r>
        <w:rPr>
          <w:rFonts w:ascii="宋体" w:hAnsi="宋体" w:hint="eastAsia"/>
          <w:b/>
          <w:sz w:val="32"/>
          <w:szCs w:val="32"/>
          <w:u w:val="single"/>
        </w:rPr>
        <w:t xml:space="preserve">     </w:t>
      </w:r>
      <w:r>
        <w:rPr>
          <w:rFonts w:ascii="宋体" w:hAnsi="宋体" w:hint="eastAsia"/>
          <w:b/>
          <w:sz w:val="32"/>
          <w:szCs w:val="32"/>
        </w:rPr>
        <w:t>大学</w:t>
      </w:r>
      <w:r w:rsidR="00176E68">
        <w:rPr>
          <w:rFonts w:ascii="宋体" w:hAnsi="宋体" w:hint="eastAsia"/>
          <w:b/>
          <w:sz w:val="32"/>
          <w:szCs w:val="32"/>
        </w:rPr>
        <w:t>201</w:t>
      </w:r>
      <w:r w:rsidR="00176E68">
        <w:rPr>
          <w:rFonts w:ascii="宋体" w:hAnsi="宋体"/>
          <w:b/>
          <w:sz w:val="32"/>
          <w:szCs w:val="32"/>
        </w:rPr>
        <w:t>6</w:t>
      </w:r>
      <w:r w:rsidR="00176E68">
        <w:rPr>
          <w:rFonts w:ascii="宋体" w:hAnsi="宋体" w:hint="eastAsia"/>
          <w:b/>
          <w:sz w:val="32"/>
          <w:szCs w:val="32"/>
        </w:rPr>
        <w:t>-2017</w:t>
      </w:r>
      <w:r>
        <w:rPr>
          <w:rFonts w:ascii="宋体" w:hAnsi="宋体" w:hint="eastAsia"/>
          <w:b/>
          <w:sz w:val="32"/>
          <w:szCs w:val="32"/>
        </w:rPr>
        <w:t>年度“金发科技奖学金”申请表</w:t>
      </w:r>
    </w:p>
    <w:p w14:paraId="05AF7F8D" w14:textId="77777777" w:rsidR="00EF75AB" w:rsidRPr="00EF75AB" w:rsidRDefault="00EF75AB" w:rsidP="00647A3A">
      <w:pPr>
        <w:spacing w:afterLines="50" w:after="156"/>
        <w:jc w:val="center"/>
        <w:rPr>
          <w:rFonts w:ascii="宋体" w:hAnsi="宋体"/>
          <w:b/>
          <w:sz w:val="32"/>
          <w:szCs w:val="32"/>
        </w:rPr>
      </w:pPr>
    </w:p>
    <w:tbl>
      <w:tblPr>
        <w:tblStyle w:val="a3"/>
        <w:tblW w:w="8924" w:type="dxa"/>
        <w:jc w:val="center"/>
        <w:tblLook w:val="04A0" w:firstRow="1" w:lastRow="0" w:firstColumn="1" w:lastColumn="0" w:noHBand="0" w:noVBand="1"/>
      </w:tblPr>
      <w:tblGrid>
        <w:gridCol w:w="1328"/>
        <w:gridCol w:w="1151"/>
        <w:gridCol w:w="1392"/>
        <w:gridCol w:w="1008"/>
        <w:gridCol w:w="35"/>
        <w:gridCol w:w="195"/>
        <w:gridCol w:w="1055"/>
        <w:gridCol w:w="1418"/>
        <w:gridCol w:w="1342"/>
      </w:tblGrid>
      <w:tr w:rsidR="001C4B4E" w:rsidRPr="00B54456" w14:paraId="69908D44" w14:textId="77777777" w:rsidTr="001C611F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17D81360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姓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1151" w:type="dxa"/>
            <w:vAlign w:val="center"/>
          </w:tcPr>
          <w:p w14:paraId="576C1062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67BD5684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学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历</w:t>
            </w:r>
          </w:p>
        </w:tc>
        <w:tc>
          <w:tcPr>
            <w:tcW w:w="1238" w:type="dxa"/>
            <w:gridSpan w:val="3"/>
            <w:vAlign w:val="center"/>
          </w:tcPr>
          <w:p w14:paraId="65ACFAC4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 w14:paraId="381D11DD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学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号</w:t>
            </w:r>
          </w:p>
        </w:tc>
        <w:tc>
          <w:tcPr>
            <w:tcW w:w="1418" w:type="dxa"/>
            <w:vAlign w:val="center"/>
          </w:tcPr>
          <w:p w14:paraId="4E430AE6" w14:textId="77777777" w:rsidR="00202160" w:rsidRPr="00B54456" w:rsidRDefault="00202160" w:rsidP="00B54456">
            <w:pPr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restart"/>
            <w:vAlign w:val="center"/>
          </w:tcPr>
          <w:p w14:paraId="7D05FB8F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1C4B4E" w:rsidRPr="00B54456" w14:paraId="5046E1BC" w14:textId="77777777" w:rsidTr="001C611F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69884E54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性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别</w:t>
            </w:r>
          </w:p>
        </w:tc>
        <w:tc>
          <w:tcPr>
            <w:tcW w:w="1151" w:type="dxa"/>
            <w:vAlign w:val="center"/>
          </w:tcPr>
          <w:p w14:paraId="2D31EA8C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6EFFC443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民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族</w:t>
            </w:r>
          </w:p>
        </w:tc>
        <w:tc>
          <w:tcPr>
            <w:tcW w:w="1238" w:type="dxa"/>
            <w:gridSpan w:val="3"/>
            <w:vAlign w:val="center"/>
          </w:tcPr>
          <w:p w14:paraId="65194283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 w14:paraId="15198551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籍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贯</w:t>
            </w:r>
          </w:p>
        </w:tc>
        <w:tc>
          <w:tcPr>
            <w:tcW w:w="1418" w:type="dxa"/>
            <w:vAlign w:val="center"/>
          </w:tcPr>
          <w:p w14:paraId="0F1C3338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/>
            <w:vAlign w:val="center"/>
          </w:tcPr>
          <w:p w14:paraId="47E5A710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202160" w:rsidRPr="00B54456" w14:paraId="6785672D" w14:textId="77777777" w:rsidTr="001C611F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4A4EC9BB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政治面貌</w:t>
            </w:r>
          </w:p>
        </w:tc>
        <w:tc>
          <w:tcPr>
            <w:tcW w:w="1151" w:type="dxa"/>
            <w:vAlign w:val="center"/>
          </w:tcPr>
          <w:p w14:paraId="4B9DDC01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020E00BD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出生年月</w:t>
            </w:r>
          </w:p>
        </w:tc>
        <w:tc>
          <w:tcPr>
            <w:tcW w:w="3711" w:type="dxa"/>
            <w:gridSpan w:val="5"/>
            <w:vAlign w:val="center"/>
          </w:tcPr>
          <w:p w14:paraId="6E3EF520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/>
            <w:vAlign w:val="center"/>
          </w:tcPr>
          <w:p w14:paraId="004EBBC0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202160" w:rsidRPr="00B54456" w14:paraId="24B72E61" w14:textId="77777777" w:rsidTr="001C611F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03D40C8F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英语等级</w:t>
            </w:r>
          </w:p>
        </w:tc>
        <w:tc>
          <w:tcPr>
            <w:tcW w:w="2543" w:type="dxa"/>
            <w:gridSpan w:val="2"/>
            <w:vAlign w:val="center"/>
          </w:tcPr>
          <w:p w14:paraId="78F27854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08FF1911" w14:textId="31466984" w:rsidR="00202160" w:rsidRPr="00B54456" w:rsidRDefault="00B8018B" w:rsidP="00B5445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综合测评排名</w:t>
            </w:r>
          </w:p>
        </w:tc>
        <w:tc>
          <w:tcPr>
            <w:tcW w:w="1418" w:type="dxa"/>
            <w:vAlign w:val="center"/>
          </w:tcPr>
          <w:p w14:paraId="3D71600B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/>
            <w:vAlign w:val="center"/>
          </w:tcPr>
          <w:p w14:paraId="417E48AF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012A546C" w14:textId="77777777" w:rsidTr="001C4B4E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227AF9AF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联系电话</w:t>
            </w:r>
          </w:p>
        </w:tc>
        <w:tc>
          <w:tcPr>
            <w:tcW w:w="2543" w:type="dxa"/>
            <w:gridSpan w:val="2"/>
            <w:vAlign w:val="center"/>
          </w:tcPr>
          <w:p w14:paraId="62C97C20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66ABB163" w14:textId="77777777" w:rsidR="00B54456" w:rsidRPr="00B54456" w:rsidRDefault="00D0533F" w:rsidP="00B5445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邮箱</w:t>
            </w:r>
          </w:p>
        </w:tc>
        <w:tc>
          <w:tcPr>
            <w:tcW w:w="2760" w:type="dxa"/>
            <w:gridSpan w:val="2"/>
            <w:vAlign w:val="center"/>
          </w:tcPr>
          <w:p w14:paraId="63C11408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294F1185" w14:textId="77777777" w:rsidTr="001C4B4E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4FF55AB9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学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院</w:t>
            </w:r>
          </w:p>
        </w:tc>
        <w:tc>
          <w:tcPr>
            <w:tcW w:w="2543" w:type="dxa"/>
            <w:gridSpan w:val="2"/>
            <w:vAlign w:val="center"/>
          </w:tcPr>
          <w:p w14:paraId="12A63A7C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0E1E6CBC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导师姓名</w:t>
            </w:r>
          </w:p>
        </w:tc>
        <w:tc>
          <w:tcPr>
            <w:tcW w:w="2760" w:type="dxa"/>
            <w:gridSpan w:val="2"/>
            <w:vAlign w:val="center"/>
          </w:tcPr>
          <w:p w14:paraId="403E18E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593E18B6" w14:textId="77777777" w:rsidTr="001C4B4E">
        <w:trPr>
          <w:trHeight w:hRule="exact" w:val="454"/>
          <w:jc w:val="center"/>
        </w:trPr>
        <w:tc>
          <w:tcPr>
            <w:tcW w:w="1328" w:type="dxa"/>
            <w:tcBorders>
              <w:bottom w:val="single" w:sz="4" w:space="0" w:color="auto"/>
            </w:tcBorders>
            <w:vAlign w:val="center"/>
          </w:tcPr>
          <w:p w14:paraId="595FD17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家庭住址</w:t>
            </w:r>
          </w:p>
        </w:tc>
        <w:tc>
          <w:tcPr>
            <w:tcW w:w="2543" w:type="dxa"/>
            <w:gridSpan w:val="2"/>
            <w:tcBorders>
              <w:bottom w:val="single" w:sz="4" w:space="0" w:color="auto"/>
            </w:tcBorders>
            <w:vAlign w:val="center"/>
          </w:tcPr>
          <w:p w14:paraId="4BF48EC3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vAlign w:val="center"/>
          </w:tcPr>
          <w:p w14:paraId="0015AD54" w14:textId="77777777" w:rsidR="00B54456" w:rsidRPr="00B54456" w:rsidRDefault="00E234D2" w:rsidP="00B5445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特长及爱好</w:t>
            </w:r>
          </w:p>
        </w:tc>
        <w:tc>
          <w:tcPr>
            <w:tcW w:w="2760" w:type="dxa"/>
            <w:gridSpan w:val="2"/>
            <w:tcBorders>
              <w:bottom w:val="single" w:sz="4" w:space="0" w:color="auto"/>
            </w:tcBorders>
            <w:vAlign w:val="center"/>
          </w:tcPr>
          <w:p w14:paraId="5AA724D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42A05818" w14:textId="77777777" w:rsidTr="00036EFA">
        <w:trPr>
          <w:trHeight w:hRule="exact" w:val="567"/>
          <w:jc w:val="center"/>
        </w:trPr>
        <w:tc>
          <w:tcPr>
            <w:tcW w:w="8924" w:type="dxa"/>
            <w:gridSpan w:val="9"/>
            <w:shd w:val="clear" w:color="auto" w:fill="D9D9D9" w:themeFill="background1" w:themeFillShade="D9"/>
            <w:vAlign w:val="center"/>
          </w:tcPr>
          <w:p w14:paraId="3E46F135" w14:textId="77777777" w:rsidR="00B54456" w:rsidRPr="00B54456" w:rsidRDefault="00B54456" w:rsidP="00B54456">
            <w:pPr>
              <w:jc w:val="center"/>
              <w:rPr>
                <w:b/>
                <w:sz w:val="24"/>
              </w:rPr>
            </w:pPr>
            <w:r w:rsidRPr="00B54456">
              <w:rPr>
                <w:rFonts w:ascii="宋体" w:hAnsi="宋体" w:hint="eastAsia"/>
                <w:b/>
                <w:sz w:val="24"/>
              </w:rPr>
              <w:t>教育情况（本科及以上）</w:t>
            </w:r>
          </w:p>
        </w:tc>
      </w:tr>
      <w:tr w:rsidR="00B54456" w:rsidRPr="00B54456" w14:paraId="44CF2339" w14:textId="77777777" w:rsidTr="001C611F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1C606265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ascii="宋体" w:hAnsi="宋体" w:hint="eastAsia"/>
                <w:sz w:val="22"/>
                <w:szCs w:val="22"/>
              </w:rPr>
              <w:t>时间（起止）</w:t>
            </w:r>
          </w:p>
        </w:tc>
        <w:tc>
          <w:tcPr>
            <w:tcW w:w="2435" w:type="dxa"/>
            <w:gridSpan w:val="3"/>
            <w:vAlign w:val="center"/>
          </w:tcPr>
          <w:p w14:paraId="38AB6FB8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ascii="宋体" w:hAnsi="宋体" w:hint="eastAsia"/>
                <w:sz w:val="22"/>
                <w:szCs w:val="22"/>
              </w:rPr>
              <w:t>学校</w:t>
            </w:r>
          </w:p>
        </w:tc>
        <w:tc>
          <w:tcPr>
            <w:tcW w:w="2668" w:type="dxa"/>
            <w:gridSpan w:val="3"/>
            <w:vAlign w:val="center"/>
          </w:tcPr>
          <w:p w14:paraId="23E9B412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ascii="宋体" w:hAnsi="宋体" w:hint="eastAsia"/>
                <w:sz w:val="22"/>
                <w:szCs w:val="22"/>
              </w:rPr>
              <w:t>专业</w:t>
            </w:r>
          </w:p>
        </w:tc>
        <w:tc>
          <w:tcPr>
            <w:tcW w:w="1342" w:type="dxa"/>
            <w:vAlign w:val="center"/>
          </w:tcPr>
          <w:p w14:paraId="57ADE24A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ascii="宋体" w:hAnsi="宋体" w:hint="eastAsia"/>
                <w:sz w:val="22"/>
                <w:szCs w:val="22"/>
              </w:rPr>
              <w:t>学历</w:t>
            </w:r>
          </w:p>
        </w:tc>
      </w:tr>
      <w:tr w:rsidR="00B54456" w:rsidRPr="00B54456" w14:paraId="5A4634AE" w14:textId="77777777" w:rsidTr="001C611F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59872297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vAlign w:val="center"/>
          </w:tcPr>
          <w:p w14:paraId="3046CF60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278E6B85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1DBF9866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4C2AFCB9" w14:textId="77777777" w:rsidTr="001C611F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525FD6D2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vAlign w:val="center"/>
          </w:tcPr>
          <w:p w14:paraId="41C10770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254722AA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35099878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3E72A0A1" w14:textId="77777777" w:rsidTr="001C611F">
        <w:trPr>
          <w:trHeight w:val="454"/>
          <w:jc w:val="center"/>
        </w:trPr>
        <w:tc>
          <w:tcPr>
            <w:tcW w:w="2479" w:type="dxa"/>
            <w:gridSpan w:val="2"/>
            <w:tcBorders>
              <w:bottom w:val="single" w:sz="4" w:space="0" w:color="auto"/>
            </w:tcBorders>
            <w:vAlign w:val="center"/>
          </w:tcPr>
          <w:p w14:paraId="282E29D6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  <w:vAlign w:val="center"/>
          </w:tcPr>
          <w:p w14:paraId="0E07CE69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bottom w:val="single" w:sz="4" w:space="0" w:color="auto"/>
            </w:tcBorders>
            <w:vAlign w:val="center"/>
          </w:tcPr>
          <w:p w14:paraId="5C86598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29265409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7E75E6A8" w14:textId="77777777" w:rsidTr="00036EFA">
        <w:trPr>
          <w:trHeight w:val="454"/>
          <w:jc w:val="center"/>
        </w:trPr>
        <w:tc>
          <w:tcPr>
            <w:tcW w:w="8924" w:type="dxa"/>
            <w:gridSpan w:val="9"/>
            <w:shd w:val="clear" w:color="auto" w:fill="D9D9D9" w:themeFill="background1" w:themeFillShade="D9"/>
            <w:vAlign w:val="center"/>
          </w:tcPr>
          <w:p w14:paraId="4E8925A4" w14:textId="77777777" w:rsidR="00B54456" w:rsidRPr="00B54456" w:rsidRDefault="00B54456" w:rsidP="00B54456">
            <w:pPr>
              <w:jc w:val="center"/>
              <w:rPr>
                <w:b/>
                <w:sz w:val="24"/>
              </w:rPr>
            </w:pPr>
            <w:r w:rsidRPr="00B54456">
              <w:rPr>
                <w:rFonts w:ascii="宋体" w:hAnsi="宋体" w:hint="eastAsia"/>
                <w:b/>
                <w:sz w:val="24"/>
              </w:rPr>
              <w:t>家庭情况</w:t>
            </w:r>
          </w:p>
        </w:tc>
      </w:tr>
      <w:tr w:rsidR="00B54456" w:rsidRPr="00B54456" w14:paraId="7E8E41AE" w14:textId="77777777" w:rsidTr="001C611F">
        <w:trPr>
          <w:trHeight w:val="454"/>
          <w:jc w:val="center"/>
        </w:trPr>
        <w:tc>
          <w:tcPr>
            <w:tcW w:w="1328" w:type="dxa"/>
            <w:vAlign w:val="center"/>
          </w:tcPr>
          <w:p w14:paraId="0C1EB252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与本人关系</w:t>
            </w:r>
          </w:p>
        </w:tc>
        <w:tc>
          <w:tcPr>
            <w:tcW w:w="1151" w:type="dxa"/>
            <w:vAlign w:val="center"/>
          </w:tcPr>
          <w:p w14:paraId="10ABADD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姓名</w:t>
            </w:r>
          </w:p>
        </w:tc>
        <w:tc>
          <w:tcPr>
            <w:tcW w:w="2400" w:type="dxa"/>
            <w:gridSpan w:val="2"/>
            <w:vAlign w:val="center"/>
          </w:tcPr>
          <w:p w14:paraId="2539A1FF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年龄</w:t>
            </w:r>
          </w:p>
        </w:tc>
        <w:tc>
          <w:tcPr>
            <w:tcW w:w="2703" w:type="dxa"/>
            <w:gridSpan w:val="4"/>
            <w:vAlign w:val="center"/>
          </w:tcPr>
          <w:p w14:paraId="2F087BA5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工作单位</w:t>
            </w:r>
          </w:p>
        </w:tc>
        <w:tc>
          <w:tcPr>
            <w:tcW w:w="1342" w:type="dxa"/>
            <w:vAlign w:val="center"/>
          </w:tcPr>
          <w:p w14:paraId="737C31C5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担任职位</w:t>
            </w:r>
          </w:p>
        </w:tc>
      </w:tr>
      <w:tr w:rsidR="00B54456" w:rsidRPr="00B54456" w14:paraId="57E1047D" w14:textId="77777777" w:rsidTr="001C611F">
        <w:trPr>
          <w:trHeight w:val="454"/>
          <w:jc w:val="center"/>
        </w:trPr>
        <w:tc>
          <w:tcPr>
            <w:tcW w:w="1328" w:type="dxa"/>
            <w:vAlign w:val="center"/>
          </w:tcPr>
          <w:p w14:paraId="327ABECD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29F68B6D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724F9CFA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73460E7D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61A6D25C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37D263B1" w14:textId="77777777" w:rsidTr="001C611F">
        <w:trPr>
          <w:trHeight w:val="454"/>
          <w:jc w:val="center"/>
        </w:trPr>
        <w:tc>
          <w:tcPr>
            <w:tcW w:w="1328" w:type="dxa"/>
            <w:vAlign w:val="center"/>
          </w:tcPr>
          <w:p w14:paraId="6E760CEB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41DA8796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779054D7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7713A3A7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477A3F12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429EA0A0" w14:textId="77777777" w:rsidTr="001C611F">
        <w:trPr>
          <w:trHeight w:val="454"/>
          <w:jc w:val="center"/>
        </w:trPr>
        <w:tc>
          <w:tcPr>
            <w:tcW w:w="1328" w:type="dxa"/>
            <w:vAlign w:val="center"/>
          </w:tcPr>
          <w:p w14:paraId="1D474216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51BF1617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2ABF50DD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088E0654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4B958866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1E3597BC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5A84DF5C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学生工作情况</w:t>
            </w:r>
          </w:p>
        </w:tc>
        <w:tc>
          <w:tcPr>
            <w:tcW w:w="6445" w:type="dxa"/>
            <w:gridSpan w:val="7"/>
            <w:vAlign w:val="center"/>
          </w:tcPr>
          <w:p w14:paraId="36799FF8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2FAB4D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16F9CFAB" w14:textId="77777777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8A081F4" w14:textId="77777777" w:rsidR="001C4B4E" w:rsidRPr="00BE0290" w:rsidRDefault="001C4B4E" w:rsidP="00B54456">
            <w:pPr>
              <w:jc w:val="center"/>
              <w:rPr>
                <w:sz w:val="22"/>
                <w:szCs w:val="22"/>
              </w:rPr>
            </w:pPr>
          </w:p>
          <w:p w14:paraId="10A63546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  <w:p w14:paraId="53568AC8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A16F805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46CED514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090AB874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学生活动</w:t>
            </w:r>
          </w:p>
        </w:tc>
        <w:tc>
          <w:tcPr>
            <w:tcW w:w="6445" w:type="dxa"/>
            <w:gridSpan w:val="7"/>
            <w:vAlign w:val="center"/>
          </w:tcPr>
          <w:p w14:paraId="7B52F39B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8588DBA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841DB55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1881FA6" w14:textId="77777777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6E32FFFD" w14:textId="77777777" w:rsidR="001C4B4E" w:rsidRPr="00BE0290" w:rsidRDefault="001C4B4E" w:rsidP="00B54456">
            <w:pPr>
              <w:jc w:val="center"/>
              <w:rPr>
                <w:sz w:val="22"/>
                <w:szCs w:val="22"/>
              </w:rPr>
            </w:pPr>
          </w:p>
          <w:p w14:paraId="35938133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1C3FD07" w14:textId="77777777" w:rsidR="00036EFA" w:rsidRPr="00BE0290" w:rsidRDefault="00036EFA" w:rsidP="00EF75AB">
            <w:pPr>
              <w:rPr>
                <w:sz w:val="22"/>
                <w:szCs w:val="22"/>
              </w:rPr>
            </w:pPr>
          </w:p>
        </w:tc>
      </w:tr>
      <w:tr w:rsidR="00036EFA" w:rsidRPr="00B54456" w14:paraId="09BECC81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07D12A73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lastRenderedPageBreak/>
              <w:t>实习情况</w:t>
            </w:r>
          </w:p>
        </w:tc>
        <w:tc>
          <w:tcPr>
            <w:tcW w:w="6445" w:type="dxa"/>
            <w:gridSpan w:val="7"/>
            <w:vAlign w:val="center"/>
          </w:tcPr>
          <w:p w14:paraId="7E562A8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AA9A7ED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699BFBB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015C79F" w14:textId="77777777" w:rsidR="00036EFA" w:rsidRDefault="00036EFA" w:rsidP="00B54456">
            <w:pPr>
              <w:rPr>
                <w:sz w:val="22"/>
                <w:szCs w:val="22"/>
              </w:rPr>
            </w:pPr>
          </w:p>
          <w:p w14:paraId="7E97F48D" w14:textId="77777777" w:rsidR="001C4B4E" w:rsidRPr="00BE0290" w:rsidRDefault="001C4B4E" w:rsidP="00B54456">
            <w:pPr>
              <w:rPr>
                <w:sz w:val="22"/>
                <w:szCs w:val="22"/>
              </w:rPr>
            </w:pPr>
          </w:p>
          <w:p w14:paraId="268DC49A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7BC19B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8CC26E8" w14:textId="77777777" w:rsidR="00036EFA" w:rsidRDefault="00036EFA" w:rsidP="001C4B4E">
            <w:pPr>
              <w:rPr>
                <w:rFonts w:hint="eastAsia"/>
                <w:sz w:val="22"/>
                <w:szCs w:val="22"/>
              </w:rPr>
            </w:pPr>
          </w:p>
          <w:p w14:paraId="76327BA8" w14:textId="77777777" w:rsidR="00EF75AB" w:rsidRPr="00BE0290" w:rsidRDefault="00EF75AB" w:rsidP="001C4B4E">
            <w:pPr>
              <w:rPr>
                <w:sz w:val="22"/>
                <w:szCs w:val="22"/>
              </w:rPr>
            </w:pPr>
          </w:p>
        </w:tc>
      </w:tr>
      <w:tr w:rsidR="00036EFA" w:rsidRPr="00B54456" w14:paraId="256A1CCA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77B816B3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专利、论文</w:t>
            </w:r>
          </w:p>
        </w:tc>
        <w:tc>
          <w:tcPr>
            <w:tcW w:w="6445" w:type="dxa"/>
            <w:gridSpan w:val="7"/>
            <w:vAlign w:val="center"/>
          </w:tcPr>
          <w:p w14:paraId="6C4BC6D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2170815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89DE479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1C52BD7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D3A5678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213F8D6" w14:textId="77777777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33DE8E8" w14:textId="77777777" w:rsidR="001C4B4E" w:rsidRDefault="001C4B4E" w:rsidP="00B54456">
            <w:pPr>
              <w:jc w:val="center"/>
              <w:rPr>
                <w:sz w:val="22"/>
                <w:szCs w:val="22"/>
              </w:rPr>
            </w:pPr>
          </w:p>
          <w:p w14:paraId="391CEAD7" w14:textId="77777777" w:rsidR="00036EFA" w:rsidRPr="00BE0290" w:rsidRDefault="00036EFA" w:rsidP="001C4B4E">
            <w:pPr>
              <w:rPr>
                <w:sz w:val="22"/>
                <w:szCs w:val="22"/>
              </w:rPr>
            </w:pPr>
          </w:p>
        </w:tc>
      </w:tr>
      <w:tr w:rsidR="00036EFA" w:rsidRPr="00B54456" w14:paraId="3A2A7225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72DF2D53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个人评价</w:t>
            </w:r>
          </w:p>
        </w:tc>
        <w:tc>
          <w:tcPr>
            <w:tcW w:w="6445" w:type="dxa"/>
            <w:gridSpan w:val="7"/>
            <w:vAlign w:val="center"/>
          </w:tcPr>
          <w:p w14:paraId="76DAAEFA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E77A75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F5B1AC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51E44C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6540E732" w14:textId="77777777" w:rsidR="00036EFA" w:rsidRDefault="00036EFA" w:rsidP="001C4B4E">
            <w:pPr>
              <w:rPr>
                <w:sz w:val="22"/>
                <w:szCs w:val="22"/>
              </w:rPr>
            </w:pPr>
          </w:p>
          <w:p w14:paraId="05F25AC2" w14:textId="77777777" w:rsidR="001C4B4E" w:rsidRPr="00BE0290" w:rsidRDefault="001C4B4E" w:rsidP="001C4B4E">
            <w:pPr>
              <w:rPr>
                <w:sz w:val="22"/>
                <w:szCs w:val="22"/>
              </w:rPr>
            </w:pPr>
          </w:p>
          <w:p w14:paraId="3D90860A" w14:textId="77777777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6C7304FF" w14:textId="77777777" w:rsidR="00D87CAF" w:rsidRDefault="00D87CAF" w:rsidP="00B54456">
            <w:pPr>
              <w:jc w:val="center"/>
              <w:rPr>
                <w:sz w:val="22"/>
                <w:szCs w:val="22"/>
              </w:rPr>
            </w:pPr>
          </w:p>
          <w:p w14:paraId="1393A2E6" w14:textId="77777777" w:rsidR="00D87CAF" w:rsidRPr="00BE0290" w:rsidRDefault="00D87CAF" w:rsidP="00B54456">
            <w:pPr>
              <w:jc w:val="center"/>
              <w:rPr>
                <w:sz w:val="22"/>
                <w:szCs w:val="22"/>
              </w:rPr>
            </w:pPr>
          </w:p>
          <w:p w14:paraId="21DD199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1A878178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0969BE33" w14:textId="77777777" w:rsidR="00036EFA" w:rsidRPr="00B54456" w:rsidRDefault="00D87CAF" w:rsidP="00B5445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对金发科技的认识</w:t>
            </w:r>
          </w:p>
        </w:tc>
        <w:tc>
          <w:tcPr>
            <w:tcW w:w="6445" w:type="dxa"/>
            <w:gridSpan w:val="7"/>
            <w:vAlign w:val="center"/>
          </w:tcPr>
          <w:p w14:paraId="38B26C5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FF2255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78F19C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7DCB059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866241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18282E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6E5CDE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91846B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35EE51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282AEBC5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5B7E9177" w14:textId="77777777" w:rsidR="00036EFA" w:rsidRPr="00B54456" w:rsidRDefault="00D87CAF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对“金发科技奖学金”的设立形式、奖励方式等的看法、建议及宝贵意见</w:t>
            </w:r>
          </w:p>
        </w:tc>
        <w:tc>
          <w:tcPr>
            <w:tcW w:w="6445" w:type="dxa"/>
            <w:gridSpan w:val="7"/>
            <w:vAlign w:val="center"/>
          </w:tcPr>
          <w:p w14:paraId="219F56E7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8D5992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560968D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57C79F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35FAAEF" w14:textId="77777777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82D6120" w14:textId="77777777" w:rsidR="001C4B4E" w:rsidRPr="00BE0290" w:rsidRDefault="001C4B4E" w:rsidP="00B54456">
            <w:pPr>
              <w:jc w:val="center"/>
              <w:rPr>
                <w:sz w:val="22"/>
                <w:szCs w:val="22"/>
              </w:rPr>
            </w:pPr>
          </w:p>
          <w:p w14:paraId="6FF3DB58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932AD2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42C5138C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11A3BC9C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lastRenderedPageBreak/>
              <w:t>学院评审意见</w:t>
            </w:r>
          </w:p>
        </w:tc>
        <w:tc>
          <w:tcPr>
            <w:tcW w:w="6445" w:type="dxa"/>
            <w:gridSpan w:val="7"/>
            <w:vAlign w:val="center"/>
          </w:tcPr>
          <w:p w14:paraId="5187708E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3F5E727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1BB1AEC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A8A68C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AE15587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  <w:p w14:paraId="319B1CB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6A8ADDC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rFonts w:hint="eastAsia"/>
                <w:sz w:val="22"/>
              </w:rPr>
              <w:t xml:space="preserve">                              </w:t>
            </w:r>
            <w:r w:rsidRPr="00BE0290">
              <w:rPr>
                <w:rFonts w:hint="eastAsia"/>
                <w:sz w:val="22"/>
              </w:rPr>
              <w:t>签字（盖章）</w:t>
            </w:r>
          </w:p>
          <w:p w14:paraId="3022988E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sz w:val="22"/>
              </w:rPr>
              <w:t xml:space="preserve">                             </w:t>
            </w:r>
            <w:r w:rsidRPr="00BE0290">
              <w:rPr>
                <w:rFonts w:hint="eastAsia"/>
                <w:sz w:val="22"/>
              </w:rPr>
              <w:t>年</w:t>
            </w:r>
            <w:r w:rsidRPr="00BE0290">
              <w:rPr>
                <w:sz w:val="22"/>
              </w:rPr>
              <w:t xml:space="preserve">    </w:t>
            </w:r>
            <w:r w:rsidRPr="00BE0290">
              <w:rPr>
                <w:rFonts w:hint="eastAsia"/>
                <w:sz w:val="22"/>
              </w:rPr>
              <w:t>月</w:t>
            </w:r>
            <w:r w:rsidRPr="00BE0290">
              <w:rPr>
                <w:sz w:val="22"/>
              </w:rPr>
              <w:t xml:space="preserve">   </w:t>
            </w:r>
            <w:r w:rsidRPr="00BE0290">
              <w:rPr>
                <w:rFonts w:hint="eastAsia"/>
                <w:sz w:val="22"/>
              </w:rPr>
              <w:t>日</w:t>
            </w:r>
          </w:p>
          <w:p w14:paraId="3A434BF0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</w:tc>
      </w:tr>
      <w:tr w:rsidR="00036EFA" w:rsidRPr="00B54456" w14:paraId="70B1E745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1D8BC824" w14:textId="7609ECE2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学校评审</w:t>
            </w:r>
            <w:r w:rsidR="009D610C">
              <w:rPr>
                <w:rFonts w:hint="eastAsia"/>
                <w:b/>
                <w:sz w:val="22"/>
                <w:szCs w:val="22"/>
              </w:rPr>
              <w:t>部门</w:t>
            </w:r>
            <w:r w:rsidRPr="00B54456">
              <w:rPr>
                <w:rFonts w:hint="eastAsia"/>
                <w:b/>
                <w:sz w:val="22"/>
                <w:szCs w:val="22"/>
              </w:rPr>
              <w:t>意见</w:t>
            </w:r>
          </w:p>
        </w:tc>
        <w:tc>
          <w:tcPr>
            <w:tcW w:w="6445" w:type="dxa"/>
            <w:gridSpan w:val="7"/>
            <w:vAlign w:val="center"/>
          </w:tcPr>
          <w:p w14:paraId="1689BE3C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D53BD4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090BFC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C19381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E89903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E6D665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15FCF154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rFonts w:hint="eastAsia"/>
                <w:sz w:val="22"/>
              </w:rPr>
              <w:t xml:space="preserve">                              </w:t>
            </w:r>
            <w:r w:rsidRPr="00BE0290">
              <w:rPr>
                <w:rFonts w:hint="eastAsia"/>
                <w:sz w:val="22"/>
              </w:rPr>
              <w:t>签字（盖章）</w:t>
            </w:r>
          </w:p>
          <w:p w14:paraId="23C2DA71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sz w:val="22"/>
              </w:rPr>
              <w:t xml:space="preserve">                             </w:t>
            </w:r>
            <w:r w:rsidRPr="00BE0290">
              <w:rPr>
                <w:rFonts w:hint="eastAsia"/>
                <w:sz w:val="22"/>
              </w:rPr>
              <w:t>年</w:t>
            </w:r>
            <w:r w:rsidRPr="00BE0290">
              <w:rPr>
                <w:sz w:val="22"/>
              </w:rPr>
              <w:t xml:space="preserve">    </w:t>
            </w:r>
            <w:r w:rsidRPr="00BE0290">
              <w:rPr>
                <w:rFonts w:hint="eastAsia"/>
                <w:sz w:val="22"/>
              </w:rPr>
              <w:t>月</w:t>
            </w:r>
            <w:r w:rsidRPr="00BE0290">
              <w:rPr>
                <w:sz w:val="22"/>
              </w:rPr>
              <w:t xml:space="preserve">   </w:t>
            </w:r>
            <w:r w:rsidRPr="00BE0290">
              <w:rPr>
                <w:rFonts w:hint="eastAsia"/>
                <w:sz w:val="22"/>
              </w:rPr>
              <w:t>日</w:t>
            </w:r>
          </w:p>
          <w:p w14:paraId="0542DA00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</w:tc>
      </w:tr>
      <w:tr w:rsidR="00036EFA" w:rsidRPr="00B54456" w14:paraId="1E926A38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740247E3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公司评审意见</w:t>
            </w:r>
          </w:p>
        </w:tc>
        <w:tc>
          <w:tcPr>
            <w:tcW w:w="6445" w:type="dxa"/>
            <w:gridSpan w:val="7"/>
            <w:vAlign w:val="center"/>
          </w:tcPr>
          <w:p w14:paraId="168CB93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FA94BAB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CC8A1D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7F44F0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28793C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663E39B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C3A5483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rFonts w:hint="eastAsia"/>
                <w:sz w:val="22"/>
              </w:rPr>
              <w:t xml:space="preserve">                              </w:t>
            </w:r>
            <w:r w:rsidRPr="00BE0290">
              <w:rPr>
                <w:rFonts w:hint="eastAsia"/>
                <w:sz w:val="22"/>
              </w:rPr>
              <w:t>签字（盖章）</w:t>
            </w:r>
          </w:p>
          <w:p w14:paraId="64C916A8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sz w:val="22"/>
              </w:rPr>
              <w:t xml:space="preserve">                             </w:t>
            </w:r>
            <w:r w:rsidRPr="00BE0290">
              <w:rPr>
                <w:rFonts w:hint="eastAsia"/>
                <w:sz w:val="22"/>
              </w:rPr>
              <w:t>年</w:t>
            </w:r>
            <w:r w:rsidRPr="00BE0290">
              <w:rPr>
                <w:sz w:val="22"/>
              </w:rPr>
              <w:t xml:space="preserve">    </w:t>
            </w:r>
            <w:r w:rsidRPr="00BE0290">
              <w:rPr>
                <w:rFonts w:hint="eastAsia"/>
                <w:sz w:val="22"/>
              </w:rPr>
              <w:t>月</w:t>
            </w:r>
            <w:r w:rsidRPr="00BE0290">
              <w:rPr>
                <w:sz w:val="22"/>
              </w:rPr>
              <w:t xml:space="preserve">   </w:t>
            </w:r>
            <w:r w:rsidRPr="00BE0290">
              <w:rPr>
                <w:rFonts w:hint="eastAsia"/>
                <w:sz w:val="22"/>
              </w:rPr>
              <w:t>日</w:t>
            </w:r>
          </w:p>
          <w:p w14:paraId="1177089F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</w:tc>
      </w:tr>
    </w:tbl>
    <w:p w14:paraId="7201B17E" w14:textId="77777777" w:rsidR="00961041" w:rsidRPr="00B54456" w:rsidRDefault="00961041" w:rsidP="00B54456">
      <w:pPr>
        <w:spacing w:line="20" w:lineRule="exact"/>
      </w:pPr>
    </w:p>
    <w:sectPr w:rsidR="00961041" w:rsidRPr="00B54456" w:rsidSect="00B54456">
      <w:headerReference w:type="default" r:id="rId8"/>
      <w:pgSz w:w="11906" w:h="16838"/>
      <w:pgMar w:top="1701" w:right="1418" w:bottom="1134" w:left="1701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3F125C" w15:done="0"/>
  <w15:commentEx w15:paraId="02B00C85" w15:done="0"/>
  <w15:commentEx w15:paraId="36DD0D8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E9AA4" w14:textId="77777777" w:rsidR="004E5025" w:rsidRDefault="004E5025" w:rsidP="00AD564F">
      <w:r>
        <w:separator/>
      </w:r>
    </w:p>
  </w:endnote>
  <w:endnote w:type="continuationSeparator" w:id="0">
    <w:p w14:paraId="4A664288" w14:textId="77777777" w:rsidR="004E5025" w:rsidRDefault="004E5025" w:rsidP="00AD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DFA29C" w14:textId="77777777" w:rsidR="004E5025" w:rsidRDefault="004E5025" w:rsidP="00AD564F">
      <w:r>
        <w:separator/>
      </w:r>
    </w:p>
  </w:footnote>
  <w:footnote w:type="continuationSeparator" w:id="0">
    <w:p w14:paraId="1AA7CE23" w14:textId="77777777" w:rsidR="004E5025" w:rsidRDefault="004E5025" w:rsidP="00AD5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3DAB52" w14:textId="77777777" w:rsidR="00AD564F" w:rsidRDefault="00AD564F" w:rsidP="00AD564F">
    <w:pPr>
      <w:pStyle w:val="a5"/>
      <w:jc w:val="both"/>
      <w:rPr>
        <w:b/>
        <w:bCs/>
        <w:sz w:val="21"/>
        <w:szCs w:val="21"/>
      </w:rPr>
    </w:pPr>
  </w:p>
  <w:p w14:paraId="0BE24D45" w14:textId="77777777" w:rsidR="00AD564F" w:rsidRPr="00AD564F" w:rsidRDefault="00AD564F" w:rsidP="00AD564F">
    <w:pPr>
      <w:pStyle w:val="a5"/>
      <w:jc w:val="both"/>
      <w:rPr>
        <w:sz w:val="21"/>
        <w:szCs w:val="21"/>
      </w:rPr>
    </w:pPr>
    <w:r w:rsidRPr="00597599">
      <w:rPr>
        <w:b/>
        <w:bCs/>
        <w:sz w:val="21"/>
        <w:szCs w:val="21"/>
      </w:rPr>
      <w:object w:dxaOrig="1457" w:dyaOrig="1457" w14:anchorId="20ADCD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45pt;height:12pt;mso-position-horizontal-relative:page;mso-position-vertical-relative:page" o:ole="">
          <v:imagedata r:id="rId1" o:title=""/>
        </v:shape>
        <o:OLEObject Type="Embed" ProgID="CorelDRAW.Graphic.10" ShapeID="Picture 1" DrawAspect="Content" ObjectID="_1567490207" r:id="rId2"/>
      </w:object>
    </w:r>
    <w:r>
      <w:rPr>
        <w:b/>
        <w:bCs/>
        <w:noProof/>
        <w:sz w:val="21"/>
        <w:szCs w:val="21"/>
      </w:rPr>
      <w:drawing>
        <wp:inline distT="0" distB="0" distL="0" distR="0" wp14:anchorId="46B2F189" wp14:editId="59E8FCC5">
          <wp:extent cx="1704975" cy="142875"/>
          <wp:effectExtent l="0" t="0" r="9525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C-100">
    <w15:presenceInfo w15:providerId="None" w15:userId="PC-1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6E9"/>
    <w:rsid w:val="000014AF"/>
    <w:rsid w:val="00036EFA"/>
    <w:rsid w:val="00074D2A"/>
    <w:rsid w:val="00095DDE"/>
    <w:rsid w:val="00176E68"/>
    <w:rsid w:val="001C4B4E"/>
    <w:rsid w:val="001C611F"/>
    <w:rsid w:val="00202160"/>
    <w:rsid w:val="002126E9"/>
    <w:rsid w:val="004176BC"/>
    <w:rsid w:val="004E5025"/>
    <w:rsid w:val="00597599"/>
    <w:rsid w:val="005A4DB1"/>
    <w:rsid w:val="00647A3A"/>
    <w:rsid w:val="007A4B67"/>
    <w:rsid w:val="008930E4"/>
    <w:rsid w:val="00961041"/>
    <w:rsid w:val="009D610C"/>
    <w:rsid w:val="00A165D2"/>
    <w:rsid w:val="00AD4D80"/>
    <w:rsid w:val="00AD564F"/>
    <w:rsid w:val="00B00983"/>
    <w:rsid w:val="00B54456"/>
    <w:rsid w:val="00B8018B"/>
    <w:rsid w:val="00BE0290"/>
    <w:rsid w:val="00CA6A3B"/>
    <w:rsid w:val="00D0533F"/>
    <w:rsid w:val="00D251CC"/>
    <w:rsid w:val="00D47406"/>
    <w:rsid w:val="00D5652A"/>
    <w:rsid w:val="00D87CAF"/>
    <w:rsid w:val="00DE1057"/>
    <w:rsid w:val="00E234D2"/>
    <w:rsid w:val="00EE31F3"/>
    <w:rsid w:val="00EF75AB"/>
    <w:rsid w:val="00F4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13E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4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44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5445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54456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AD564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D564F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AD56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AD564F"/>
    <w:rPr>
      <w:rFonts w:ascii="Times New Roman" w:eastAsia="宋体" w:hAnsi="Times New Roman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D5652A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D5652A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D5652A"/>
    <w:rPr>
      <w:rFonts w:ascii="Times New Roman" w:eastAsia="宋体" w:hAnsi="Times New Roman" w:cs="Times New Roman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D5652A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D5652A"/>
    <w:rPr>
      <w:rFonts w:ascii="Times New Roman" w:eastAsia="宋体" w:hAnsi="Times New Roman" w:cs="Times New Roman"/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4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44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5445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54456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AD564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D564F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AD56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AD564F"/>
    <w:rPr>
      <w:rFonts w:ascii="Times New Roman" w:eastAsia="宋体" w:hAnsi="Times New Roman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D5652A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D5652A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D5652A"/>
    <w:rPr>
      <w:rFonts w:ascii="Times New Roman" w:eastAsia="宋体" w:hAnsi="Times New Roman" w:cs="Times New Roman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D5652A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D5652A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B6CA0-1B76-4AD9-9285-F95716ACD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97</Words>
  <Characters>554</Characters>
  <Application>Microsoft Office Word</Application>
  <DocSecurity>0</DocSecurity>
  <Lines>4</Lines>
  <Paragraphs>1</Paragraphs>
  <ScaleCrop>false</ScaleCrop>
  <Company>信息管理部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5</cp:revision>
  <dcterms:created xsi:type="dcterms:W3CDTF">2017-06-06T03:02:00Z</dcterms:created>
  <dcterms:modified xsi:type="dcterms:W3CDTF">2017-09-21T01:10:00Z</dcterms:modified>
</cp:coreProperties>
</file>